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031BA" w14:textId="77777777" w:rsidR="00AF212F" w:rsidRPr="00EB7CA4" w:rsidRDefault="005C1CC9" w:rsidP="0004318E">
      <w:pPr>
        <w:jc w:val="both"/>
        <w:rPr>
          <w:b/>
          <w:u w:val="single"/>
        </w:rPr>
      </w:pPr>
      <w:r w:rsidRPr="00EB7CA4">
        <w:rPr>
          <w:b/>
          <w:u w:val="single"/>
        </w:rPr>
        <w:t>Typology construction and use in Africa RISING</w:t>
      </w:r>
    </w:p>
    <w:p w14:paraId="34D0660B" w14:textId="77777777" w:rsidR="005C1CC9" w:rsidRDefault="005C1CC9" w:rsidP="0004318E">
      <w:pPr>
        <w:jc w:val="both"/>
      </w:pPr>
    </w:p>
    <w:p w14:paraId="733CE599" w14:textId="507D539F" w:rsidR="00C14707" w:rsidRPr="00C14707" w:rsidRDefault="00C14707" w:rsidP="0004318E">
      <w:pPr>
        <w:jc w:val="both"/>
        <w:rPr>
          <w:b/>
          <w:i/>
        </w:rPr>
      </w:pPr>
      <w:r w:rsidRPr="00C14707">
        <w:rPr>
          <w:b/>
          <w:i/>
        </w:rPr>
        <w:t xml:space="preserve">Making your research </w:t>
      </w:r>
      <w:del w:id="0" w:author="Jeroen Groot" w:date="2015-09-01T10:14:00Z">
        <w:r w:rsidRPr="00C14707" w:rsidDel="005E472D">
          <w:rPr>
            <w:b/>
            <w:i/>
          </w:rPr>
          <w:delText xml:space="preserve">outcomes </w:delText>
        </w:r>
      </w:del>
      <w:ins w:id="1" w:author="Jeroen Groot" w:date="2015-09-01T10:14:00Z">
        <w:r w:rsidR="005E472D">
          <w:rPr>
            <w:b/>
            <w:i/>
          </w:rPr>
          <w:t>outputs</w:t>
        </w:r>
        <w:r w:rsidR="005E472D" w:rsidRPr="00C14707">
          <w:rPr>
            <w:b/>
            <w:i/>
          </w:rPr>
          <w:t xml:space="preserve"> </w:t>
        </w:r>
      </w:ins>
      <w:r w:rsidRPr="00C14707">
        <w:rPr>
          <w:b/>
          <w:i/>
        </w:rPr>
        <w:t xml:space="preserve">relevant </w:t>
      </w:r>
      <w:r>
        <w:rPr>
          <w:b/>
          <w:i/>
        </w:rPr>
        <w:t>for different types of farmers</w:t>
      </w:r>
    </w:p>
    <w:p w14:paraId="50399563" w14:textId="77777777" w:rsidR="009F7DA7" w:rsidRDefault="009F7DA7" w:rsidP="0004318E">
      <w:pPr>
        <w:jc w:val="both"/>
      </w:pPr>
    </w:p>
    <w:p w14:paraId="39E773B0" w14:textId="3EB39697" w:rsidR="005C1CC9" w:rsidRPr="00EB7CA4" w:rsidRDefault="00AC5B7F" w:rsidP="0004318E">
      <w:pPr>
        <w:jc w:val="both"/>
        <w:rPr>
          <w:u w:val="single"/>
        </w:rPr>
      </w:pPr>
      <w:r>
        <w:rPr>
          <w:u w:val="single"/>
        </w:rPr>
        <w:t>Introduction</w:t>
      </w:r>
      <w:r w:rsidR="0004318E">
        <w:rPr>
          <w:u w:val="single"/>
        </w:rPr>
        <w:t xml:space="preserve"> (what </w:t>
      </w:r>
      <w:r w:rsidR="0004318E" w:rsidRPr="0004318E">
        <w:rPr>
          <w:b/>
          <w:u w:val="single"/>
        </w:rPr>
        <w:t>is</w:t>
      </w:r>
      <w:r w:rsidR="0004318E">
        <w:rPr>
          <w:u w:val="single"/>
        </w:rPr>
        <w:t xml:space="preserve"> a typology)</w:t>
      </w:r>
    </w:p>
    <w:p w14:paraId="7F4DE98C" w14:textId="01903463" w:rsidR="005C1CC9" w:rsidRDefault="005C1CC9" w:rsidP="0004318E">
      <w:pPr>
        <w:pStyle w:val="ListParagraph"/>
        <w:numPr>
          <w:ilvl w:val="0"/>
          <w:numId w:val="1"/>
        </w:numPr>
        <w:jc w:val="both"/>
      </w:pPr>
      <w:r>
        <w:t>Goals for typologies in AR</w:t>
      </w:r>
      <w:r w:rsidR="0004318E">
        <w:t>: projects that aim to contribute to sustainable innovation of farming systems have to deal with heterogeneous populations of farmers within rural landscapes. Creating a typology is one of the approaches to deal with this diversity. A typology groups the farms into clusters that are relatively similar.</w:t>
      </w:r>
      <w:r w:rsidR="00506FED">
        <w:t xml:space="preserve"> This can help to:</w:t>
      </w:r>
    </w:p>
    <w:p w14:paraId="22F73A9C" w14:textId="7C3AD599" w:rsidR="00506FED" w:rsidRDefault="00506FED" w:rsidP="00506FED">
      <w:pPr>
        <w:pStyle w:val="ListParagraph"/>
        <w:numPr>
          <w:ilvl w:val="1"/>
          <w:numId w:val="1"/>
        </w:numPr>
        <w:jc w:val="both"/>
      </w:pPr>
      <w:r>
        <w:t>Identify suitable farms to target innovations: we assume that not all innovations</w:t>
      </w:r>
      <w:r w:rsidR="004C4E9A">
        <w:t xml:space="preserve"> are appropriate for all farms, and that structuring into groups would support the identification of suitable farming systems.</w:t>
      </w:r>
    </w:p>
    <w:p w14:paraId="78214BA2" w14:textId="35B9C3D8" w:rsidR="004C4E9A" w:rsidRDefault="004C4E9A" w:rsidP="00506FED">
      <w:pPr>
        <w:pStyle w:val="ListParagraph"/>
        <w:numPr>
          <w:ilvl w:val="1"/>
          <w:numId w:val="1"/>
        </w:numPr>
        <w:jc w:val="both"/>
      </w:pPr>
      <w:r>
        <w:t>Scale up effects of innovations: on the basis of characteristics of the clusters in a typology we can ‘populate’ a landscape and interpolate what the impacts are if larger numbers of farmer adopt.</w:t>
      </w:r>
    </w:p>
    <w:p w14:paraId="27C39FB7" w14:textId="523775BA" w:rsidR="004C4E9A" w:rsidRDefault="004C4E9A" w:rsidP="00506FED">
      <w:pPr>
        <w:pStyle w:val="ListParagraph"/>
        <w:numPr>
          <w:ilvl w:val="1"/>
          <w:numId w:val="1"/>
        </w:numPr>
        <w:jc w:val="both"/>
      </w:pPr>
      <w:r>
        <w:t>Select farms to work with in projects: in co-innovation projects we want to work with farms that represent the diversity of farms in a landscape. For that we can select representative farms from different clusters.</w:t>
      </w:r>
    </w:p>
    <w:p w14:paraId="3B0287B1" w14:textId="4DAA7E1B" w:rsidR="00BB3191" w:rsidRDefault="00BB3191" w:rsidP="00506FED">
      <w:pPr>
        <w:pStyle w:val="ListParagraph"/>
        <w:numPr>
          <w:ilvl w:val="1"/>
          <w:numId w:val="1"/>
        </w:numPr>
        <w:jc w:val="both"/>
      </w:pPr>
      <w:r>
        <w:t>Scale out innovations: on the basis of the heterogeneity in a population we can formulate extension messages, policies and other incentive schemes to further spread the use of designed innovations.</w:t>
      </w:r>
    </w:p>
    <w:p w14:paraId="388E9994" w14:textId="04279F39" w:rsidR="005E227D" w:rsidRDefault="003A7C6E" w:rsidP="00506FED">
      <w:pPr>
        <w:pStyle w:val="ListParagraph"/>
        <w:numPr>
          <w:ilvl w:val="1"/>
          <w:numId w:val="1"/>
        </w:numPr>
        <w:jc w:val="both"/>
      </w:pPr>
      <w:r>
        <w:t>Explaining trends and farmer ‘behavior’ (functional characteristics</w:t>
      </w:r>
      <w:r w:rsidR="00D428AC">
        <w:t>, including sustainable intensification indicators</w:t>
      </w:r>
      <w:r>
        <w:t>) and v</w:t>
      </w:r>
      <w:r w:rsidR="005E227D">
        <w:t>erif</w:t>
      </w:r>
      <w:r>
        <w:t>ication of</w:t>
      </w:r>
      <w:r w:rsidR="005E227D">
        <w:t xml:space="preserve"> the impact of interventions for different farm types on their performance afterwards (ex-post).</w:t>
      </w:r>
    </w:p>
    <w:p w14:paraId="6B058C0E" w14:textId="77777777" w:rsidR="005C1CC9" w:rsidRDefault="005C1CC9" w:rsidP="0004318E">
      <w:pPr>
        <w:pStyle w:val="ListParagraph"/>
        <w:numPr>
          <w:ilvl w:val="0"/>
          <w:numId w:val="1"/>
        </w:numPr>
        <w:jc w:val="both"/>
      </w:pPr>
      <w:r>
        <w:t>Kinds of typologies</w:t>
      </w:r>
    </w:p>
    <w:p w14:paraId="6BFD559D" w14:textId="49575878" w:rsidR="0042484B" w:rsidRDefault="0042484B" w:rsidP="0004318E">
      <w:pPr>
        <w:pStyle w:val="ListParagraph"/>
        <w:numPr>
          <w:ilvl w:val="1"/>
          <w:numId w:val="1"/>
        </w:numPr>
        <w:jc w:val="both"/>
      </w:pPr>
      <w:r>
        <w:t>Statistical</w:t>
      </w:r>
      <w:r w:rsidR="001F73F2">
        <w:t>, using quantitative data that are</w:t>
      </w:r>
      <w:r w:rsidR="005E227D">
        <w:t xml:space="preserve"> often derived from farm or household surveys, employing multivariate statistical methods.</w:t>
      </w:r>
    </w:p>
    <w:p w14:paraId="70CA52F5" w14:textId="72ACA892" w:rsidR="0042484B" w:rsidRDefault="0042484B" w:rsidP="0004318E">
      <w:pPr>
        <w:pStyle w:val="ListParagraph"/>
        <w:numPr>
          <w:ilvl w:val="1"/>
          <w:numId w:val="1"/>
        </w:numPr>
        <w:jc w:val="both"/>
      </w:pPr>
      <w:r>
        <w:t>Expert-based</w:t>
      </w:r>
      <w:r w:rsidR="005E227D">
        <w:t>, grouping informed by the knowledge of expert about the farming community.</w:t>
      </w:r>
    </w:p>
    <w:p w14:paraId="1CDD62A3" w14:textId="00C8F5E9" w:rsidR="0042484B" w:rsidRDefault="0042484B" w:rsidP="0004318E">
      <w:pPr>
        <w:pStyle w:val="ListParagraph"/>
        <w:numPr>
          <w:ilvl w:val="1"/>
          <w:numId w:val="1"/>
        </w:numPr>
        <w:jc w:val="both"/>
      </w:pPr>
      <w:r>
        <w:t>Participatory</w:t>
      </w:r>
      <w:r w:rsidR="005E227D">
        <w:t>, grouping of households on the basis of community perception</w:t>
      </w:r>
    </w:p>
    <w:p w14:paraId="741DD4C3" w14:textId="37783CF8" w:rsidR="0042484B" w:rsidRDefault="0042484B" w:rsidP="0004318E">
      <w:pPr>
        <w:pStyle w:val="ListParagraph"/>
        <w:numPr>
          <w:ilvl w:val="1"/>
          <w:numId w:val="1"/>
        </w:numPr>
        <w:jc w:val="both"/>
      </w:pPr>
      <w:r>
        <w:t>Ex-ante versus ex-post</w:t>
      </w:r>
    </w:p>
    <w:p w14:paraId="36E9CFC2" w14:textId="23C505C1" w:rsidR="001F73F2" w:rsidRDefault="001F73F2" w:rsidP="001F73F2">
      <w:pPr>
        <w:ind w:left="720"/>
        <w:jc w:val="both"/>
      </w:pPr>
      <w:r>
        <w:t>Quantitative approaches have the advantage that the</w:t>
      </w:r>
      <w:r w:rsidR="00CD2F8E">
        <w:t>y</w:t>
      </w:r>
      <w:r>
        <w:t xml:space="preserve"> are reproducible, </w:t>
      </w:r>
      <w:r w:rsidR="00CD2F8E">
        <w:t xml:space="preserve">while </w:t>
      </w:r>
      <w:r>
        <w:t xml:space="preserve">the more </w:t>
      </w:r>
      <w:del w:id="2" w:author="Jeroen Groot" w:date="2015-09-01T13:47:00Z">
        <w:r w:rsidDel="00FB1620">
          <w:delText xml:space="preserve">quantitative </w:delText>
        </w:r>
      </w:del>
      <w:ins w:id="3" w:author="Jeroen Groot" w:date="2015-09-01T13:47:00Z">
        <w:r w:rsidR="00FB1620">
          <w:t xml:space="preserve">qualitative </w:t>
        </w:r>
      </w:ins>
      <w:r>
        <w:t>approaches can potentially incorporate less tangible insights such as cultural patterns.</w:t>
      </w:r>
      <w:r w:rsidR="00CD2F8E">
        <w:t xml:space="preserve"> The quality of results of both approaches can be compromised, for instance by inaccurate data collection (quantitative) or by power relations or other socio-institutional pressures (qualitative).</w:t>
      </w:r>
      <w:ins w:id="4" w:author="Jeroen Groot" w:date="2015-09-01T10:31:00Z">
        <w:r w:rsidR="00FB5A1A">
          <w:t xml:space="preserve"> Both approaches are subject to interpretation, so never completely “objective”.</w:t>
        </w:r>
      </w:ins>
    </w:p>
    <w:p w14:paraId="4EDADA04" w14:textId="7074A7E6" w:rsidR="005C1CC9" w:rsidRDefault="005C1CC9" w:rsidP="0004318E">
      <w:pPr>
        <w:pStyle w:val="ListParagraph"/>
        <w:numPr>
          <w:ilvl w:val="0"/>
          <w:numId w:val="1"/>
        </w:numPr>
        <w:jc w:val="both"/>
      </w:pPr>
      <w:r>
        <w:t>Approach</w:t>
      </w:r>
      <w:r w:rsidR="0042484B">
        <w:t>es</w:t>
      </w:r>
      <w:r>
        <w:t xml:space="preserve"> for construction and use</w:t>
      </w:r>
      <w:r w:rsidR="00837D76">
        <w:t xml:space="preserve">: all approaches </w:t>
      </w:r>
      <w:r w:rsidR="00A2663E">
        <w:t>require</w:t>
      </w:r>
      <w:r w:rsidR="009034AD">
        <w:t xml:space="preserve"> </w:t>
      </w:r>
      <w:r w:rsidR="00837D76">
        <w:t>a good knowledge of the biophysical conditions and the community and its cultural habits</w:t>
      </w:r>
      <w:r w:rsidR="00A2663E">
        <w:t xml:space="preserve"> and institutional setting</w:t>
      </w:r>
      <w:r w:rsidR="00837D76">
        <w:t xml:space="preserve">. Based </w:t>
      </w:r>
      <w:r w:rsidR="009034AD">
        <w:t>o</w:t>
      </w:r>
      <w:r w:rsidR="00837D76">
        <w:t xml:space="preserve">n these insights an initial hypothesis of the diversity of the community can be formulated. </w:t>
      </w:r>
      <w:r w:rsidR="003A7C6E">
        <w:t>This hypothesis is subsequently tested, u</w:t>
      </w:r>
      <w:r w:rsidR="00837D76">
        <w:t xml:space="preserve">sing </w:t>
      </w:r>
      <w:r w:rsidR="003A7C6E">
        <w:t xml:space="preserve">one of </w:t>
      </w:r>
      <w:r w:rsidR="00837D76">
        <w:t xml:space="preserve">the </w:t>
      </w:r>
      <w:r w:rsidR="003A7C6E">
        <w:t>available</w:t>
      </w:r>
      <w:r w:rsidR="00837D76">
        <w:t xml:space="preserve"> quantitative or qualitative approaches, and either confirmed or rejected and adjusted.</w:t>
      </w:r>
    </w:p>
    <w:p w14:paraId="4C98AF58" w14:textId="2E7F2AF9" w:rsidR="009034AD" w:rsidRDefault="009034AD" w:rsidP="009034AD">
      <w:pPr>
        <w:pStyle w:val="ListParagraph"/>
        <w:ind w:left="360"/>
        <w:jc w:val="both"/>
      </w:pPr>
      <w:r>
        <w:t>In Africa RISING we acknowledge that for different categories of innovations different typologies can be required. For instance, to target livestock-related interventions could require a different clustering of farms than innovations regarding use of legumes or crop residues.</w:t>
      </w:r>
    </w:p>
    <w:p w14:paraId="0EF115A6" w14:textId="77777777" w:rsidR="005C1CC9" w:rsidRDefault="005C1CC9" w:rsidP="0004318E">
      <w:pPr>
        <w:jc w:val="both"/>
      </w:pPr>
    </w:p>
    <w:p w14:paraId="51D83621" w14:textId="77777777" w:rsidR="005C1CC9" w:rsidRPr="00EB7CA4" w:rsidRDefault="005C1CC9" w:rsidP="0004318E">
      <w:pPr>
        <w:jc w:val="both"/>
        <w:rPr>
          <w:u w:val="single"/>
        </w:rPr>
      </w:pPr>
      <w:r w:rsidRPr="00EB7CA4">
        <w:rPr>
          <w:u w:val="single"/>
        </w:rPr>
        <w:t xml:space="preserve">Methodological steps (how to </w:t>
      </w:r>
      <w:r w:rsidRPr="00EB7CA4">
        <w:rPr>
          <w:b/>
          <w:u w:val="single"/>
        </w:rPr>
        <w:t>make</w:t>
      </w:r>
      <w:r w:rsidRPr="00EB7CA4">
        <w:rPr>
          <w:u w:val="single"/>
        </w:rPr>
        <w:t xml:space="preserve"> a typology)</w:t>
      </w:r>
    </w:p>
    <w:p w14:paraId="4699AFB7" w14:textId="77777777" w:rsidR="0042484B" w:rsidRDefault="0042484B" w:rsidP="0004318E">
      <w:pPr>
        <w:jc w:val="both"/>
      </w:pPr>
    </w:p>
    <w:p w14:paraId="761BE0BA" w14:textId="391E16D7" w:rsidR="0004318E" w:rsidRDefault="00F43233" w:rsidP="0004318E">
      <w:pPr>
        <w:jc w:val="both"/>
        <w:rPr>
          <w:ins w:id="5" w:author="Jeroen Groot" w:date="2015-09-01T10:04:00Z"/>
        </w:rPr>
      </w:pPr>
      <w:r>
        <w:t>A p</w:t>
      </w:r>
      <w:r w:rsidR="00EB7CA4" w:rsidRPr="00EB7CA4">
        <w:t>rotocol for statistical typology construction</w:t>
      </w:r>
      <w:r>
        <w:t xml:space="preserve"> is available in the CGIAR repository</w:t>
      </w:r>
      <w:r w:rsidR="00EB7CA4" w:rsidRPr="00EB7CA4">
        <w:t>:</w:t>
      </w:r>
    </w:p>
    <w:p w14:paraId="4E2FB15D" w14:textId="13486995" w:rsidR="00A24C4E" w:rsidRDefault="00A24C4E" w:rsidP="0004318E">
      <w:pPr>
        <w:jc w:val="both"/>
        <w:rPr>
          <w:ins w:id="6" w:author="Jeroen Groot" w:date="2015-09-01T10:04:00Z"/>
        </w:rPr>
      </w:pPr>
      <w:ins w:id="7" w:author="Jeroen Groot" w:date="2015-09-01T10:04:00Z">
        <w:r>
          <w:fldChar w:fldCharType="begin"/>
        </w:r>
        <w:r>
          <w:instrText xml:space="preserve"> HYPERLINK "</w:instrText>
        </w:r>
        <w:r w:rsidRPr="00A24C4E">
          <w:instrText>http://humidtropics.cgiar.org/constructing-typologies-to-capture-farming-systems-diversity/</w:instrText>
        </w:r>
        <w:r>
          <w:instrText xml:space="preserve">" </w:instrText>
        </w:r>
        <w:r>
          <w:fldChar w:fldCharType="separate"/>
        </w:r>
        <w:r w:rsidRPr="006957E1">
          <w:rPr>
            <w:rStyle w:val="Hyperlink"/>
          </w:rPr>
          <w:t>http://humidtropics.cgiar.org/constructing-typologies-to-capture-farming-systems-diversity/</w:t>
        </w:r>
        <w:r>
          <w:fldChar w:fldCharType="end"/>
        </w:r>
      </w:ins>
    </w:p>
    <w:p w14:paraId="79B5FAF7" w14:textId="5C073A8A" w:rsidR="00A24C4E" w:rsidDel="00A24C4E" w:rsidRDefault="00A24C4E" w:rsidP="0004318E">
      <w:pPr>
        <w:jc w:val="both"/>
        <w:rPr>
          <w:del w:id="8" w:author="Jeroen Groot" w:date="2015-09-01T10:04:00Z"/>
        </w:rPr>
      </w:pPr>
    </w:p>
    <w:p w14:paraId="6EA16BFF" w14:textId="25411E2F" w:rsidR="00EB7CA4" w:rsidRPr="00EB7CA4" w:rsidDel="00A24C4E" w:rsidRDefault="00ED0D71" w:rsidP="0004318E">
      <w:pPr>
        <w:jc w:val="both"/>
        <w:rPr>
          <w:del w:id="9" w:author="Jeroen Groot" w:date="2015-09-01T10:04:00Z"/>
        </w:rPr>
      </w:pPr>
      <w:del w:id="10" w:author="Jeroen Groot" w:date="2015-09-01T10:04:00Z">
        <w:r w:rsidDel="00A24C4E">
          <w:fldChar w:fldCharType="begin"/>
        </w:r>
        <w:r w:rsidDel="00A24C4E">
          <w:delInstrText xml:space="preserve"> HYPERLINK "http://humidtropics.cgiar.org/openaccess/?did=231" </w:delInstrText>
        </w:r>
        <w:r w:rsidDel="00A24C4E">
          <w:fldChar w:fldCharType="separate"/>
        </w:r>
        <w:r w:rsidR="00EB7CA4" w:rsidRPr="00EB7CA4" w:rsidDel="00A24C4E">
          <w:rPr>
            <w:rStyle w:val="Hyperlink"/>
          </w:rPr>
          <w:delText>http://humidtropics.cgiar.org/openaccess/?did=231</w:delText>
        </w:r>
        <w:r w:rsidDel="00A24C4E">
          <w:rPr>
            <w:rStyle w:val="Hyperlink"/>
          </w:rPr>
          <w:fldChar w:fldCharType="end"/>
        </w:r>
        <w:r w:rsidR="00EB7CA4" w:rsidRPr="00EB7CA4" w:rsidDel="00A24C4E">
          <w:delText xml:space="preserve"> </w:delText>
        </w:r>
      </w:del>
    </w:p>
    <w:p w14:paraId="41B917F0" w14:textId="7AD6D545" w:rsidR="00EB7CA4" w:rsidRDefault="00F43233" w:rsidP="0004318E">
      <w:pPr>
        <w:jc w:val="both"/>
      </w:pPr>
      <w:r>
        <w:t>This approach has the following steps:</w:t>
      </w:r>
    </w:p>
    <w:p w14:paraId="74D8273A" w14:textId="025147DF" w:rsidR="005C1CC9" w:rsidRDefault="00894DF2" w:rsidP="0004318E">
      <w:pPr>
        <w:pStyle w:val="ListParagraph"/>
        <w:numPr>
          <w:ilvl w:val="0"/>
          <w:numId w:val="1"/>
        </w:numPr>
        <w:jc w:val="both"/>
      </w:pPr>
      <w:r>
        <w:t>Formulate o</w:t>
      </w:r>
      <w:r w:rsidR="005C1CC9">
        <w:t>bjectives and hypothes</w:t>
      </w:r>
      <w:r w:rsidR="0042484B">
        <w:t>e</w:t>
      </w:r>
      <w:r w:rsidR="005C1CC9">
        <w:t>s</w:t>
      </w:r>
    </w:p>
    <w:p w14:paraId="5E4DC9BE" w14:textId="694176CE" w:rsidR="00E83839" w:rsidRDefault="00E83839" w:rsidP="0004318E">
      <w:pPr>
        <w:pStyle w:val="ListParagraph"/>
        <w:numPr>
          <w:ilvl w:val="0"/>
          <w:numId w:val="1"/>
        </w:numPr>
        <w:jc w:val="both"/>
      </w:pPr>
      <w:r>
        <w:t>List relevant variables dependent on the objective</w:t>
      </w:r>
    </w:p>
    <w:p w14:paraId="2365E27E" w14:textId="143FAF36" w:rsidR="005C1CC9" w:rsidRDefault="005C1CC9" w:rsidP="0004318E">
      <w:pPr>
        <w:pStyle w:val="ListParagraph"/>
        <w:numPr>
          <w:ilvl w:val="0"/>
          <w:numId w:val="1"/>
        </w:numPr>
        <w:jc w:val="both"/>
      </w:pPr>
      <w:r>
        <w:t>D</w:t>
      </w:r>
      <w:r w:rsidR="00894DF2">
        <w:t>esign a data collection scheme and collect data</w:t>
      </w:r>
    </w:p>
    <w:p w14:paraId="7DF09212" w14:textId="1120C1B1" w:rsidR="0058489D" w:rsidRDefault="0058489D" w:rsidP="0004318E">
      <w:pPr>
        <w:pStyle w:val="ListParagraph"/>
        <w:numPr>
          <w:ilvl w:val="0"/>
          <w:numId w:val="1"/>
        </w:numPr>
        <w:jc w:val="both"/>
      </w:pPr>
      <w:r>
        <w:t>Select households/farms to survey</w:t>
      </w:r>
    </w:p>
    <w:p w14:paraId="16AED085" w14:textId="30B34E3C" w:rsidR="005C1CC9" w:rsidRDefault="0058489D" w:rsidP="0004318E">
      <w:pPr>
        <w:pStyle w:val="ListParagraph"/>
        <w:numPr>
          <w:ilvl w:val="0"/>
          <w:numId w:val="1"/>
        </w:numPr>
        <w:jc w:val="both"/>
      </w:pPr>
      <w:r>
        <w:t>Cluster the households/farms into groups</w:t>
      </w:r>
    </w:p>
    <w:p w14:paraId="4B824280" w14:textId="7FD27295" w:rsidR="005C1CC9" w:rsidRDefault="0058489D" w:rsidP="0004318E">
      <w:pPr>
        <w:pStyle w:val="ListParagraph"/>
        <w:numPr>
          <w:ilvl w:val="0"/>
          <w:numId w:val="1"/>
        </w:numPr>
        <w:jc w:val="both"/>
      </w:pPr>
      <w:r>
        <w:t>Verify the results with the initial hypothesis</w:t>
      </w:r>
    </w:p>
    <w:p w14:paraId="5F3E0D94" w14:textId="77777777" w:rsidR="005C1CC9" w:rsidRDefault="005C1CC9" w:rsidP="0004318E">
      <w:pPr>
        <w:jc w:val="both"/>
      </w:pPr>
    </w:p>
    <w:p w14:paraId="6CAA6409" w14:textId="09EBA84A" w:rsidR="003A7C6E" w:rsidRDefault="003A7C6E" w:rsidP="0004318E">
      <w:pPr>
        <w:jc w:val="both"/>
      </w:pPr>
      <w:r>
        <w:t>For participatory typology: see Kuivanen et al. (submitted).</w:t>
      </w:r>
    </w:p>
    <w:p w14:paraId="48088539" w14:textId="77777777" w:rsidR="003A7C6E" w:rsidRDefault="003A7C6E" w:rsidP="0004318E">
      <w:pPr>
        <w:jc w:val="both"/>
      </w:pPr>
    </w:p>
    <w:p w14:paraId="30B67F46" w14:textId="77777777" w:rsidR="00475524" w:rsidRPr="007E6420" w:rsidRDefault="00475524" w:rsidP="00475524">
      <w:pPr>
        <w:jc w:val="both"/>
        <w:rPr>
          <w:ins w:id="11" w:author="Jeroen Groot" w:date="2015-09-01T10:32:00Z"/>
          <w:lang w:val="en-GB"/>
        </w:rPr>
      </w:pPr>
      <w:ins w:id="12" w:author="Jeroen Groot" w:date="2015-09-01T10:32:00Z">
        <w:r w:rsidRPr="007E6420">
          <w:t xml:space="preserve">The SLATE (Sustainable Livelihoods AsseT Evaluation) software tool has been developed by ILRI researchers working on the Africa RISING project in Ethiopia to: </w:t>
        </w:r>
      </w:ins>
    </w:p>
    <w:p w14:paraId="643D7F36" w14:textId="507DA355" w:rsidR="00475524" w:rsidRPr="007E6420" w:rsidRDefault="00AD219D" w:rsidP="00475524">
      <w:pPr>
        <w:numPr>
          <w:ilvl w:val="0"/>
          <w:numId w:val="2"/>
        </w:numPr>
        <w:jc w:val="both"/>
        <w:rPr>
          <w:ins w:id="13" w:author="Jeroen Groot" w:date="2015-09-01T10:32:00Z"/>
          <w:lang w:val="en-GB"/>
        </w:rPr>
      </w:pPr>
      <w:ins w:id="14" w:author="Jeroen Groot" w:date="2015-09-01T11:47:00Z">
        <w:r w:rsidRPr="007E6420">
          <w:t>Characterize</w:t>
        </w:r>
      </w:ins>
      <w:ins w:id="15" w:author="Jeroen Groot" w:date="2015-09-01T10:32:00Z">
        <w:r w:rsidR="00475524" w:rsidRPr="007E6420">
          <w:t xml:space="preserve"> the diverse, capital assets (financial, human, natural, physical, and social) that affect the livelihoods of households within a target community;</w:t>
        </w:r>
      </w:ins>
    </w:p>
    <w:p w14:paraId="26463234" w14:textId="4ED992DB" w:rsidR="00475524" w:rsidRPr="007E6420" w:rsidRDefault="00AD219D" w:rsidP="00475524">
      <w:pPr>
        <w:numPr>
          <w:ilvl w:val="0"/>
          <w:numId w:val="2"/>
        </w:numPr>
        <w:jc w:val="both"/>
        <w:rPr>
          <w:ins w:id="16" w:author="Jeroen Groot" w:date="2015-09-01T10:32:00Z"/>
          <w:lang w:val="en-GB"/>
        </w:rPr>
      </w:pPr>
      <w:ins w:id="17" w:author="Jeroen Groot" w:date="2015-09-01T11:47:00Z">
        <w:r w:rsidRPr="007E6420">
          <w:t>Identify</w:t>
        </w:r>
      </w:ins>
      <w:ins w:id="18" w:author="Jeroen Groot" w:date="2015-09-01T10:32:00Z">
        <w:r w:rsidR="00475524" w:rsidRPr="007E6420">
          <w:t xml:space="preserve"> groups of households with similar patterns of livelihood asset endowment. This will help the project’s on-farm research to target common problems and common solutions within those groups.</w:t>
        </w:r>
      </w:ins>
    </w:p>
    <w:p w14:paraId="6E00CAD5" w14:textId="77777777" w:rsidR="00475524" w:rsidRPr="007E6420" w:rsidRDefault="00475524" w:rsidP="00475524">
      <w:pPr>
        <w:jc w:val="both"/>
        <w:rPr>
          <w:ins w:id="19" w:author="Jeroen Groot" w:date="2015-09-01T10:32:00Z"/>
          <w:lang w:val="en-GB"/>
        </w:rPr>
      </w:pPr>
      <w:ins w:id="20" w:author="Jeroen Groot" w:date="2015-09-01T10:32:00Z">
        <w:r w:rsidRPr="007E6420">
          <w:t>A SLATE analysis starts with the identification of a set of community-specific, livelihoods asset indicators by a cohort of key informants. Interviews are then conducted to evaluate these individual indicators across a representative sample of householders in order to generate the SLATE dataset.</w:t>
        </w:r>
      </w:ins>
    </w:p>
    <w:p w14:paraId="2F723455" w14:textId="77777777" w:rsidR="00475524" w:rsidRDefault="00475524" w:rsidP="00475524">
      <w:pPr>
        <w:jc w:val="both"/>
        <w:rPr>
          <w:ins w:id="21" w:author="Jeroen Groot" w:date="2015-09-01T10:32:00Z"/>
        </w:rPr>
      </w:pPr>
    </w:p>
    <w:p w14:paraId="4B4E6A88" w14:textId="77777777" w:rsidR="00475524" w:rsidRDefault="00475524" w:rsidP="00475524">
      <w:pPr>
        <w:jc w:val="both"/>
        <w:rPr>
          <w:ins w:id="22" w:author="Jeroen Groot" w:date="2015-09-01T10:32:00Z"/>
        </w:rPr>
      </w:pPr>
      <w:ins w:id="23" w:author="Jeroen Groot" w:date="2015-09-01T10:32:00Z">
        <w:r>
          <w:t>Resources to assist with the implementation of a SLATE analysis are available online (</w:t>
        </w:r>
        <w:r>
          <w:fldChar w:fldCharType="begin"/>
        </w:r>
        <w:r>
          <w:instrText xml:space="preserve"> HYPERLINK "</w:instrText>
        </w:r>
        <w:r w:rsidRPr="00C360F1">
          <w:instrText>https://africa-rising.wikispaces.com/SLATE_resources</w:instrText>
        </w:r>
        <w:r>
          <w:instrText xml:space="preserve">" </w:instrText>
        </w:r>
        <w:r>
          <w:fldChar w:fldCharType="separate"/>
        </w:r>
        <w:r w:rsidRPr="000532D7">
          <w:rPr>
            <w:rStyle w:val="Hyperlink"/>
          </w:rPr>
          <w:t>https://africa-rising.wikispaces.com/SLATE_resources</w:t>
        </w:r>
        <w:r>
          <w:fldChar w:fldCharType="end"/>
        </w:r>
        <w:r>
          <w:t>)</w:t>
        </w:r>
      </w:ins>
    </w:p>
    <w:p w14:paraId="30A3C46C" w14:textId="1C66D999" w:rsidR="003A7C6E" w:rsidDel="00475524" w:rsidRDefault="003A7C6E" w:rsidP="0004318E">
      <w:pPr>
        <w:jc w:val="both"/>
        <w:rPr>
          <w:del w:id="24" w:author="Jeroen Groot" w:date="2015-09-01T10:32:00Z"/>
        </w:rPr>
      </w:pPr>
      <w:del w:id="25" w:author="Jeroen Groot" w:date="2015-09-01T10:32:00Z">
        <w:r w:rsidDel="00475524">
          <w:delText>SLATE: approach followed in Ethiopia</w:delText>
        </w:r>
      </w:del>
    </w:p>
    <w:p w14:paraId="5FCC9F4F" w14:textId="77777777" w:rsidR="003A7C6E" w:rsidRDefault="003A7C6E" w:rsidP="0004318E">
      <w:pPr>
        <w:jc w:val="both"/>
      </w:pPr>
    </w:p>
    <w:p w14:paraId="7F13FB7C" w14:textId="77777777" w:rsidR="00D428AC" w:rsidRDefault="00D428AC" w:rsidP="0004318E">
      <w:pPr>
        <w:jc w:val="both"/>
      </w:pPr>
    </w:p>
    <w:p w14:paraId="6A9BC1E0" w14:textId="77777777" w:rsidR="005C1CC9" w:rsidRPr="00EB7CA4" w:rsidRDefault="005C1CC9" w:rsidP="0004318E">
      <w:pPr>
        <w:jc w:val="both"/>
        <w:rPr>
          <w:u w:val="single"/>
        </w:rPr>
      </w:pPr>
      <w:r w:rsidRPr="00EB7CA4">
        <w:rPr>
          <w:u w:val="single"/>
        </w:rPr>
        <w:t xml:space="preserve">Applications (how to </w:t>
      </w:r>
      <w:r w:rsidRPr="00EB7CA4">
        <w:rPr>
          <w:b/>
          <w:u w:val="single"/>
        </w:rPr>
        <w:t>use</w:t>
      </w:r>
      <w:r w:rsidRPr="00EB7CA4">
        <w:rPr>
          <w:u w:val="single"/>
        </w:rPr>
        <w:t xml:space="preserve"> a typology)</w:t>
      </w:r>
    </w:p>
    <w:p w14:paraId="2D8EF742" w14:textId="77777777" w:rsidR="005C1CC9" w:rsidRDefault="005C1CC9" w:rsidP="0004318E">
      <w:pPr>
        <w:jc w:val="both"/>
      </w:pPr>
    </w:p>
    <w:p w14:paraId="3CFEE7EF" w14:textId="4B299682" w:rsidR="00E83839" w:rsidRDefault="00E83839" w:rsidP="0004318E">
      <w:pPr>
        <w:jc w:val="both"/>
      </w:pPr>
      <w:r>
        <w:t xml:space="preserve">Researchers that want to use a typology for one of the purposes mentioned in the </w:t>
      </w:r>
      <w:r w:rsidRPr="00E83839">
        <w:rPr>
          <w:i/>
        </w:rPr>
        <w:t>Introduction</w:t>
      </w:r>
      <w:r>
        <w:t xml:space="preserve"> can either use an existing typology if it is suitable for their needs, or develop a typology specifically for their purpose (if needed with support of IFPRI or WUR researchers). </w:t>
      </w:r>
      <w:r w:rsidR="005C2CA2">
        <w:t>To develop a typology you will need:</w:t>
      </w:r>
    </w:p>
    <w:p w14:paraId="6D9368D5" w14:textId="0FB40F1A" w:rsidR="005C2CA2" w:rsidRDefault="005C2CA2" w:rsidP="005C2CA2">
      <w:pPr>
        <w:pStyle w:val="ListParagraph"/>
        <w:numPr>
          <w:ilvl w:val="0"/>
          <w:numId w:val="1"/>
        </w:numPr>
        <w:jc w:val="both"/>
      </w:pPr>
      <w:r>
        <w:t xml:space="preserve">A protocol (see section </w:t>
      </w:r>
      <w:r w:rsidRPr="005C2CA2">
        <w:rPr>
          <w:i/>
        </w:rPr>
        <w:t>Methodological steps</w:t>
      </w:r>
      <w:r>
        <w:t>)</w:t>
      </w:r>
    </w:p>
    <w:p w14:paraId="157FDF0F" w14:textId="59E41DCB" w:rsidR="005C2CA2" w:rsidRDefault="005C2CA2" w:rsidP="005C2CA2">
      <w:pPr>
        <w:pStyle w:val="ListParagraph"/>
        <w:numPr>
          <w:ilvl w:val="0"/>
          <w:numId w:val="1"/>
        </w:numPr>
        <w:jc w:val="both"/>
      </w:pPr>
      <w:r>
        <w:t xml:space="preserve">A dataset (see section </w:t>
      </w:r>
      <w:r w:rsidRPr="005C2CA2">
        <w:rPr>
          <w:i/>
        </w:rPr>
        <w:t>Available data sources</w:t>
      </w:r>
      <w:r>
        <w:t>)</w:t>
      </w:r>
    </w:p>
    <w:p w14:paraId="533F431F" w14:textId="77777777" w:rsidR="00E83839" w:rsidRDefault="00E83839" w:rsidP="0004318E">
      <w:pPr>
        <w:jc w:val="both"/>
      </w:pPr>
    </w:p>
    <w:p w14:paraId="6FAC27F7" w14:textId="1C7A51FE" w:rsidR="00CD2F8E" w:rsidRDefault="00CD2F8E" w:rsidP="0004318E">
      <w:pPr>
        <w:jc w:val="both"/>
        <w:rPr>
          <w:ins w:id="26" w:author="Jeroen Groot" w:date="2015-09-02T17:42:00Z"/>
        </w:rPr>
      </w:pPr>
      <w:del w:id="27" w:author="Jeroen Groot" w:date="2015-09-02T17:42:00Z">
        <w:r w:rsidDel="00FA6D4D">
          <w:delText xml:space="preserve">[TO DO: add practical instructions </w:delText>
        </w:r>
        <w:r w:rsidR="00E83839" w:rsidDel="00FA6D4D">
          <w:delText xml:space="preserve">and explanation of tools </w:delText>
        </w:r>
        <w:r w:rsidDel="00FA6D4D">
          <w:delText>for researchers in the field]</w:delText>
        </w:r>
      </w:del>
      <w:ins w:id="28" w:author="Jeroen Groot" w:date="2015-09-02T17:42:00Z">
        <w:r w:rsidR="00FA6D4D">
          <w:t>Practical application of typologies:</w:t>
        </w:r>
      </w:ins>
    </w:p>
    <w:p w14:paraId="1BA842E3" w14:textId="47BF6B6D" w:rsidR="00FA6D4D" w:rsidRDefault="00FA6D4D">
      <w:pPr>
        <w:pStyle w:val="ListParagraph"/>
        <w:numPr>
          <w:ilvl w:val="0"/>
          <w:numId w:val="4"/>
        </w:numPr>
        <w:jc w:val="both"/>
        <w:rPr>
          <w:ins w:id="29" w:author="Jeroen Groot" w:date="2015-09-02T17:47:00Z"/>
        </w:rPr>
        <w:pPrChange w:id="30" w:author="Jeroen Groot" w:date="2015-09-02T17:52:00Z">
          <w:pPr>
            <w:jc w:val="both"/>
          </w:pPr>
        </w:pPrChange>
      </w:pPr>
      <w:ins w:id="31" w:author="Jeroen Groot" w:date="2015-09-02T17:42:00Z">
        <w:r>
          <w:t>To design and develop interventions for target types.</w:t>
        </w:r>
      </w:ins>
    </w:p>
    <w:p w14:paraId="496A0626" w14:textId="10B4449C" w:rsidR="008D773E" w:rsidRDefault="008D773E">
      <w:pPr>
        <w:pStyle w:val="ListParagraph"/>
        <w:ind w:left="360"/>
        <w:jc w:val="both"/>
        <w:rPr>
          <w:ins w:id="32" w:author="Jeroen Groot" w:date="2015-09-02T17:42:00Z"/>
        </w:rPr>
        <w:pPrChange w:id="33" w:author="Jeroen Groot" w:date="2015-09-02T17:52:00Z">
          <w:pPr>
            <w:jc w:val="both"/>
          </w:pPr>
        </w:pPrChange>
      </w:pPr>
      <w:ins w:id="34" w:author="Jeroen Groot" w:date="2015-09-02T17:47:00Z">
        <w:r>
          <w:t xml:space="preserve">This could reverse the targeting approach: instead of </w:t>
        </w:r>
      </w:ins>
      <w:ins w:id="35" w:author="Jeroen Groot" w:date="2015-09-02T17:50:00Z">
        <w:r>
          <w:t xml:space="preserve">first </w:t>
        </w:r>
      </w:ins>
      <w:ins w:id="36" w:author="Jeroen Groot" w:date="2015-09-02T17:47:00Z">
        <w:r>
          <w:t xml:space="preserve">developing a </w:t>
        </w:r>
      </w:ins>
      <w:ins w:id="37" w:author="Jeroen Groot" w:date="2015-09-02T17:48:00Z">
        <w:r>
          <w:t>technology</w:t>
        </w:r>
      </w:ins>
      <w:ins w:id="38" w:author="Jeroen Groot" w:date="2015-09-02T17:47:00Z">
        <w:r>
          <w:t xml:space="preserve"> </w:t>
        </w:r>
      </w:ins>
      <w:ins w:id="39" w:author="Jeroen Groot" w:date="2015-09-02T17:48:00Z">
        <w:r>
          <w:t xml:space="preserve">and then finding a potential users group, </w:t>
        </w:r>
      </w:ins>
      <w:ins w:id="40" w:author="Jeroen Groot" w:date="2015-09-02T17:49:00Z">
        <w:r>
          <w:t xml:space="preserve">researchers could </w:t>
        </w:r>
      </w:ins>
      <w:ins w:id="41" w:author="Jeroen Groot" w:date="2015-09-02T17:48:00Z">
        <w:r>
          <w:t xml:space="preserve">develop technologies for specific </w:t>
        </w:r>
      </w:ins>
      <w:ins w:id="42" w:author="Jeroen Groot" w:date="2015-09-03T08:53:00Z">
        <w:r w:rsidR="009C4840">
          <w:t xml:space="preserve">farmer </w:t>
        </w:r>
      </w:ins>
      <w:ins w:id="43" w:author="Jeroen Groot" w:date="2015-09-02T17:49:00Z">
        <w:r>
          <w:t>types.</w:t>
        </w:r>
      </w:ins>
      <w:ins w:id="44" w:author="Jeroen Groot" w:date="2015-09-02T17:50:00Z">
        <w:r>
          <w:t xml:space="preserve"> It is expected that this would increase the efficiency of innovation process.</w:t>
        </w:r>
      </w:ins>
    </w:p>
    <w:p w14:paraId="211AB683" w14:textId="57F8BE5B" w:rsidR="00FA6D4D" w:rsidRDefault="00FA6D4D">
      <w:pPr>
        <w:pStyle w:val="ListParagraph"/>
        <w:numPr>
          <w:ilvl w:val="0"/>
          <w:numId w:val="4"/>
        </w:numPr>
        <w:jc w:val="both"/>
        <w:rPr>
          <w:ins w:id="45" w:author="Jeroen Groot" w:date="2015-09-02T17:44:00Z"/>
        </w:rPr>
        <w:pPrChange w:id="46" w:author="Jeroen Groot" w:date="2015-09-02T17:52:00Z">
          <w:pPr>
            <w:jc w:val="both"/>
          </w:pPr>
        </w:pPrChange>
      </w:pPr>
      <w:ins w:id="47" w:author="Jeroen Groot" w:date="2015-09-02T17:42:00Z">
        <w:r>
          <w:t xml:space="preserve">To </w:t>
        </w:r>
      </w:ins>
      <w:ins w:id="48" w:author="Jeroen Groot" w:date="2015-09-02T17:51:00Z">
        <w:r w:rsidR="009B5F41">
          <w:t xml:space="preserve">select specific types of farmers to work with in participatory </w:t>
        </w:r>
      </w:ins>
      <w:ins w:id="49" w:author="Jeroen Groot" w:date="2015-09-02T17:54:00Z">
        <w:r w:rsidR="00032BB5">
          <w:t xml:space="preserve">development </w:t>
        </w:r>
      </w:ins>
      <w:ins w:id="50" w:author="Jeroen Groot" w:date="2015-09-02T17:51:00Z">
        <w:r w:rsidR="009B5F41">
          <w:t>processes</w:t>
        </w:r>
      </w:ins>
      <w:ins w:id="51" w:author="Jeroen Groot" w:date="2015-09-02T17:54:00Z">
        <w:r w:rsidR="00032BB5">
          <w:t xml:space="preserve"> or other interactions with communities</w:t>
        </w:r>
      </w:ins>
      <w:ins w:id="52" w:author="Jeroen Groot" w:date="2015-09-02T17:44:00Z">
        <w:r>
          <w:t>.</w:t>
        </w:r>
      </w:ins>
    </w:p>
    <w:p w14:paraId="125BF276" w14:textId="46D588FD" w:rsidR="00FA6D4D" w:rsidRDefault="00FA6D4D">
      <w:pPr>
        <w:pStyle w:val="ListParagraph"/>
        <w:numPr>
          <w:ilvl w:val="0"/>
          <w:numId w:val="4"/>
        </w:numPr>
        <w:jc w:val="both"/>
        <w:pPrChange w:id="53" w:author="Jeroen Groot" w:date="2015-09-02T17:52:00Z">
          <w:pPr>
            <w:jc w:val="both"/>
          </w:pPr>
        </w:pPrChange>
      </w:pPr>
      <w:ins w:id="54" w:author="Jeroen Groot" w:date="2015-09-02T17:44:00Z">
        <w:r>
          <w:t>To investigate adoption behavior by different types</w:t>
        </w:r>
      </w:ins>
      <w:ins w:id="55" w:author="Jeroen Groot" w:date="2015-09-02T17:53:00Z">
        <w:r w:rsidR="00D2466F">
          <w:t xml:space="preserve"> </w:t>
        </w:r>
      </w:ins>
      <w:ins w:id="56" w:author="Jeroen Groot" w:date="2015-09-03T08:54:00Z">
        <w:r w:rsidR="009C4840">
          <w:t xml:space="preserve">as </w:t>
        </w:r>
      </w:ins>
      <w:ins w:id="57" w:author="Jeroen Groot" w:date="2015-09-02T17:53:00Z">
        <w:r w:rsidR="00D2466F">
          <w:t>ex-post analysis of effectiveness of interventions</w:t>
        </w:r>
        <w:r w:rsidR="00A079D8">
          <w:t>; and extrapolation of potentials</w:t>
        </w:r>
      </w:ins>
      <w:ins w:id="58" w:author="Jeroen Groot" w:date="2015-09-02T17:44:00Z">
        <w:r>
          <w:t>.</w:t>
        </w:r>
      </w:ins>
    </w:p>
    <w:p w14:paraId="730E9FFC" w14:textId="77777777" w:rsidR="00D870AA" w:rsidRDefault="00D870AA" w:rsidP="0004318E">
      <w:pPr>
        <w:jc w:val="both"/>
      </w:pPr>
    </w:p>
    <w:p w14:paraId="131C79DD" w14:textId="00055B24" w:rsidR="00D870AA" w:rsidRDefault="00D870AA" w:rsidP="0004318E">
      <w:pPr>
        <w:jc w:val="both"/>
      </w:pPr>
      <w:del w:id="59" w:author="Jeroen Groot" w:date="2015-09-02T17:52:00Z">
        <w:r w:rsidDel="009B5F41">
          <w:delText>[</w:delText>
        </w:r>
      </w:del>
      <w:ins w:id="60" w:author="Jeroen Groot" w:date="2015-09-02T17:52:00Z">
        <w:r w:rsidR="009B5F41">
          <w:t xml:space="preserve">Applications a. and b. require determination of </w:t>
        </w:r>
      </w:ins>
      <w:ins w:id="61" w:author="Jeroen Groot" w:date="2015-09-02T17:53:00Z">
        <w:r w:rsidR="009B5F41">
          <w:t>the</w:t>
        </w:r>
      </w:ins>
      <w:ins w:id="62" w:author="Jeroen Groot" w:date="2015-09-02T17:52:00Z">
        <w:r w:rsidR="009B5F41">
          <w:t xml:space="preserve"> type </w:t>
        </w:r>
      </w:ins>
      <w:ins w:id="63" w:author="Jeroen Groot" w:date="2015-09-02T17:53:00Z">
        <w:r w:rsidR="009B5F41">
          <w:t>to which (</w:t>
        </w:r>
      </w:ins>
      <w:ins w:id="64" w:author="Jeroen Groot" w:date="2015-09-02T17:52:00Z">
        <w:r w:rsidR="009B5F41">
          <w:t>new</w:t>
        </w:r>
      </w:ins>
      <w:ins w:id="65" w:author="Jeroen Groot" w:date="2015-09-02T17:53:00Z">
        <w:r w:rsidR="009B5F41">
          <w:t>)</w:t>
        </w:r>
      </w:ins>
      <w:ins w:id="66" w:author="Jeroen Groot" w:date="2015-09-02T17:52:00Z">
        <w:r w:rsidR="009B5F41">
          <w:t xml:space="preserve"> farmers belong</w:t>
        </w:r>
      </w:ins>
      <w:ins w:id="67" w:author="Jeroen Groot" w:date="2015-09-02T17:53:00Z">
        <w:r w:rsidR="009B5F41">
          <w:t>.</w:t>
        </w:r>
      </w:ins>
      <w:ins w:id="68" w:author="Jeroen Groot" w:date="2015-09-02T17:52:00Z">
        <w:r w:rsidR="009B5F41">
          <w:t xml:space="preserve"> </w:t>
        </w:r>
      </w:ins>
      <w:r>
        <w:t xml:space="preserve">A tool for assigning newly encountered households/farms to </w:t>
      </w:r>
      <w:ins w:id="69" w:author="Jeroen Groot" w:date="2015-09-01T09:39:00Z">
        <w:r w:rsidR="00046820">
          <w:t xml:space="preserve">an </w:t>
        </w:r>
      </w:ins>
      <w:bookmarkStart w:id="70" w:name="_GoBack"/>
      <w:bookmarkEnd w:id="70"/>
      <w:r>
        <w:t xml:space="preserve">existing </w:t>
      </w:r>
      <w:del w:id="71" w:author="Jeroen Groot" w:date="2015-09-01T09:39:00Z">
        <w:r w:rsidR="00AE6279" w:rsidDel="00046820">
          <w:delText>a</w:delText>
        </w:r>
        <w:r w:rsidDel="00046820">
          <w:delText xml:space="preserve"> </w:delText>
        </w:r>
      </w:del>
      <w:r>
        <w:t xml:space="preserve">typology in the field can be developed on the basis of Bayesian statistics and a small set of variables. This will yield probabilities of the farms belonging to each of the types. </w:t>
      </w:r>
      <w:r w:rsidR="00AE6279">
        <w:t>Such a tool could be learning by adding the newly added entries to the database and performing a re-clustering.</w:t>
      </w:r>
      <w:del w:id="72" w:author="Jeroen Groot" w:date="2015-09-02T17:53:00Z">
        <w:r w:rsidDel="009B5F41">
          <w:delText>]</w:delText>
        </w:r>
      </w:del>
    </w:p>
    <w:p w14:paraId="7CEEC944" w14:textId="77777777" w:rsidR="00CD2F8E" w:rsidRDefault="00CD2F8E" w:rsidP="0004318E">
      <w:pPr>
        <w:jc w:val="both"/>
      </w:pPr>
    </w:p>
    <w:p w14:paraId="3CA3C393" w14:textId="77777777" w:rsidR="00D428AC" w:rsidRDefault="00D428AC" w:rsidP="0004318E">
      <w:pPr>
        <w:jc w:val="both"/>
      </w:pPr>
    </w:p>
    <w:p w14:paraId="60B05DB1" w14:textId="77777777" w:rsidR="005C1CC9" w:rsidRPr="00EB7CA4" w:rsidRDefault="005C1CC9" w:rsidP="0004318E">
      <w:pPr>
        <w:jc w:val="both"/>
        <w:rPr>
          <w:u w:val="single"/>
        </w:rPr>
      </w:pPr>
      <w:r w:rsidRPr="00EB7CA4">
        <w:rPr>
          <w:u w:val="single"/>
        </w:rPr>
        <w:t>Available data sources</w:t>
      </w:r>
    </w:p>
    <w:p w14:paraId="31E86954" w14:textId="77777777" w:rsidR="00CD2F8E" w:rsidDel="007B60E2" w:rsidRDefault="00CD2F8E" w:rsidP="00CD2F8E">
      <w:pPr>
        <w:jc w:val="both"/>
        <w:rPr>
          <w:del w:id="73" w:author="Jeroen Groot" w:date="2015-09-01T11:48:00Z"/>
        </w:rPr>
      </w:pPr>
    </w:p>
    <w:p w14:paraId="7192BE3C" w14:textId="77777777" w:rsidR="00D428AC" w:rsidRDefault="00D428AC" w:rsidP="00CD2F8E">
      <w:pPr>
        <w:jc w:val="both"/>
      </w:pPr>
    </w:p>
    <w:p w14:paraId="5EA934D2" w14:textId="1C5C4FAE" w:rsidR="0042484B" w:rsidRDefault="0042484B" w:rsidP="00CD2F8E">
      <w:pPr>
        <w:jc w:val="both"/>
      </w:pPr>
      <w:r>
        <w:t>See farm typologies page on the wiki!</w:t>
      </w:r>
    </w:p>
    <w:p w14:paraId="5ACA2AE5" w14:textId="77777777" w:rsidR="0042484B" w:rsidRDefault="0042484B" w:rsidP="0004318E">
      <w:pPr>
        <w:jc w:val="both"/>
      </w:pPr>
    </w:p>
    <w:p w14:paraId="2598E9DA" w14:textId="77777777" w:rsidR="00D428AC" w:rsidRDefault="00D428AC" w:rsidP="0004318E">
      <w:pPr>
        <w:jc w:val="both"/>
      </w:pPr>
    </w:p>
    <w:p w14:paraId="52F2F98D" w14:textId="721F6CA6" w:rsidR="005C1CC9" w:rsidRPr="001C2242" w:rsidRDefault="001C2242" w:rsidP="0004318E">
      <w:pPr>
        <w:jc w:val="both"/>
        <w:rPr>
          <w:u w:val="single"/>
        </w:rPr>
      </w:pPr>
      <w:r w:rsidRPr="001C2242">
        <w:rPr>
          <w:u w:val="single"/>
        </w:rPr>
        <w:t>Example</w:t>
      </w:r>
    </w:p>
    <w:p w14:paraId="4E5C7648" w14:textId="77777777" w:rsidR="005C1CC9" w:rsidDel="007B60E2" w:rsidRDefault="005C1CC9" w:rsidP="0004318E">
      <w:pPr>
        <w:jc w:val="both"/>
        <w:rPr>
          <w:del w:id="74" w:author="Jeroen Groot" w:date="2015-09-01T11:48:00Z"/>
        </w:rPr>
      </w:pPr>
    </w:p>
    <w:p w14:paraId="7796240A" w14:textId="77777777" w:rsidR="001C2242" w:rsidRDefault="001C2242" w:rsidP="0004318E">
      <w:pPr>
        <w:jc w:val="both"/>
      </w:pPr>
    </w:p>
    <w:p w14:paraId="4C327CC0" w14:textId="0B57262E" w:rsidR="005C1CC9" w:rsidRDefault="001C2242" w:rsidP="0004318E">
      <w:pPr>
        <w:jc w:val="both"/>
      </w:pPr>
      <w:r>
        <w:t>Exercises</w:t>
      </w:r>
      <w:r w:rsidR="00C14707">
        <w:t>/training</w:t>
      </w:r>
      <w:r>
        <w:t xml:space="preserve"> </w:t>
      </w:r>
      <w:r w:rsidR="00F02CC7">
        <w:t>during learning event or science meeting (March 2016)</w:t>
      </w:r>
    </w:p>
    <w:p w14:paraId="43704686" w14:textId="77777777" w:rsidR="00F02CC7" w:rsidRDefault="00F02CC7" w:rsidP="0004318E">
      <w:pPr>
        <w:jc w:val="both"/>
        <w:rPr>
          <w:ins w:id="75" w:author="Jeroen Groot" w:date="2015-09-01T11:24:00Z"/>
        </w:rPr>
      </w:pPr>
    </w:p>
    <w:p w14:paraId="6EF562F3" w14:textId="77777777" w:rsidR="00BA7C75" w:rsidRDefault="00BA7C75" w:rsidP="0004318E">
      <w:pPr>
        <w:jc w:val="both"/>
      </w:pPr>
    </w:p>
    <w:p w14:paraId="47E8AE5C" w14:textId="77777777" w:rsidR="005C1CC9" w:rsidRDefault="005C1CC9" w:rsidP="0004318E">
      <w:pPr>
        <w:jc w:val="both"/>
      </w:pPr>
    </w:p>
    <w:p w14:paraId="7F43250C" w14:textId="77777777" w:rsidR="005C1CC9" w:rsidRDefault="005C1CC9" w:rsidP="0004318E">
      <w:pPr>
        <w:jc w:val="both"/>
      </w:pPr>
    </w:p>
    <w:sectPr w:rsidR="005C1CC9" w:rsidSect="005C1CC9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5BEBA" w14:textId="77777777" w:rsidR="002537C5" w:rsidRDefault="002537C5" w:rsidP="00E56BCC">
      <w:r>
        <w:separator/>
      </w:r>
    </w:p>
  </w:endnote>
  <w:endnote w:type="continuationSeparator" w:id="0">
    <w:p w14:paraId="2B247C1F" w14:textId="77777777" w:rsidR="002537C5" w:rsidRDefault="002537C5" w:rsidP="00E5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EDF5E" w14:textId="77777777" w:rsidR="002537C5" w:rsidRDefault="002537C5" w:rsidP="004151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CB2171" w14:textId="77777777" w:rsidR="002537C5" w:rsidRDefault="002537C5" w:rsidP="00E56BC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E2808" w14:textId="77777777" w:rsidR="002537C5" w:rsidRDefault="002537C5" w:rsidP="004151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4840">
      <w:rPr>
        <w:rStyle w:val="PageNumber"/>
        <w:noProof/>
      </w:rPr>
      <w:t>1</w:t>
    </w:r>
    <w:r>
      <w:rPr>
        <w:rStyle w:val="PageNumber"/>
      </w:rPr>
      <w:fldChar w:fldCharType="end"/>
    </w:r>
  </w:p>
  <w:p w14:paraId="3DEAC396" w14:textId="77777777" w:rsidR="002537C5" w:rsidRDefault="002537C5" w:rsidP="00E56BC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DF0CF" w14:textId="77777777" w:rsidR="002537C5" w:rsidRDefault="002537C5" w:rsidP="00E56BCC">
      <w:r>
        <w:separator/>
      </w:r>
    </w:p>
  </w:footnote>
  <w:footnote w:type="continuationSeparator" w:id="0">
    <w:p w14:paraId="16FFDC25" w14:textId="77777777" w:rsidR="002537C5" w:rsidRDefault="002537C5" w:rsidP="00E56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04BE"/>
    <w:multiLevelType w:val="hybridMultilevel"/>
    <w:tmpl w:val="B15E11EA"/>
    <w:lvl w:ilvl="0" w:tplc="1D06B866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6066B2"/>
    <w:multiLevelType w:val="hybridMultilevel"/>
    <w:tmpl w:val="1AD8581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F23E94"/>
    <w:multiLevelType w:val="hybridMultilevel"/>
    <w:tmpl w:val="F5BA78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143916"/>
    <w:multiLevelType w:val="hybridMultilevel"/>
    <w:tmpl w:val="A2FAF878"/>
    <w:lvl w:ilvl="0" w:tplc="BC0A7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7E9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44F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C80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9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9CC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72FA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A86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68A2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CC9"/>
    <w:rsid w:val="00032BB5"/>
    <w:rsid w:val="0004318E"/>
    <w:rsid w:val="00046820"/>
    <w:rsid w:val="001041E9"/>
    <w:rsid w:val="001C2242"/>
    <w:rsid w:val="001F73F2"/>
    <w:rsid w:val="002537C5"/>
    <w:rsid w:val="00346BF4"/>
    <w:rsid w:val="003A7C6E"/>
    <w:rsid w:val="003B308F"/>
    <w:rsid w:val="003F112D"/>
    <w:rsid w:val="00415134"/>
    <w:rsid w:val="0042484B"/>
    <w:rsid w:val="00447895"/>
    <w:rsid w:val="00475524"/>
    <w:rsid w:val="004C4E9A"/>
    <w:rsid w:val="00506FED"/>
    <w:rsid w:val="0058489D"/>
    <w:rsid w:val="005C1CC9"/>
    <w:rsid w:val="005C2CA2"/>
    <w:rsid w:val="005E227D"/>
    <w:rsid w:val="005E472D"/>
    <w:rsid w:val="0067706C"/>
    <w:rsid w:val="00683089"/>
    <w:rsid w:val="007B60E2"/>
    <w:rsid w:val="007C4A4A"/>
    <w:rsid w:val="00837D76"/>
    <w:rsid w:val="00894DF2"/>
    <w:rsid w:val="008D773E"/>
    <w:rsid w:val="009034AD"/>
    <w:rsid w:val="009B5F41"/>
    <w:rsid w:val="009C4840"/>
    <w:rsid w:val="009F7DA7"/>
    <w:rsid w:val="00A079D8"/>
    <w:rsid w:val="00A24C4E"/>
    <w:rsid w:val="00A2663E"/>
    <w:rsid w:val="00A4399A"/>
    <w:rsid w:val="00A56526"/>
    <w:rsid w:val="00A957CA"/>
    <w:rsid w:val="00AC5B7F"/>
    <w:rsid w:val="00AD219D"/>
    <w:rsid w:val="00AE6279"/>
    <w:rsid w:val="00AF212F"/>
    <w:rsid w:val="00BA7C75"/>
    <w:rsid w:val="00BB3191"/>
    <w:rsid w:val="00C14707"/>
    <w:rsid w:val="00CB6897"/>
    <w:rsid w:val="00CD2F8E"/>
    <w:rsid w:val="00D2466F"/>
    <w:rsid w:val="00D428AC"/>
    <w:rsid w:val="00D63C39"/>
    <w:rsid w:val="00D870AA"/>
    <w:rsid w:val="00DA5A89"/>
    <w:rsid w:val="00DD1B68"/>
    <w:rsid w:val="00E56BCC"/>
    <w:rsid w:val="00E83839"/>
    <w:rsid w:val="00EB7CA4"/>
    <w:rsid w:val="00ED0D71"/>
    <w:rsid w:val="00F02CC7"/>
    <w:rsid w:val="00F43233"/>
    <w:rsid w:val="00FA6D4D"/>
    <w:rsid w:val="00FB1620"/>
    <w:rsid w:val="00FB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323F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C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7CA4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6B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BCC"/>
  </w:style>
  <w:style w:type="character" w:styleId="PageNumber">
    <w:name w:val="page number"/>
    <w:basedOn w:val="DefaultParagraphFont"/>
    <w:uiPriority w:val="99"/>
    <w:semiHidden/>
    <w:unhideWhenUsed/>
    <w:rsid w:val="00E56BCC"/>
  </w:style>
  <w:style w:type="paragraph" w:styleId="BalloonText">
    <w:name w:val="Balloon Text"/>
    <w:basedOn w:val="Normal"/>
    <w:link w:val="BalloonTextChar"/>
    <w:uiPriority w:val="99"/>
    <w:semiHidden/>
    <w:unhideWhenUsed/>
    <w:rsid w:val="000468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820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24C4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439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99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99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9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99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C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7CA4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6B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BCC"/>
  </w:style>
  <w:style w:type="character" w:styleId="PageNumber">
    <w:name w:val="page number"/>
    <w:basedOn w:val="DefaultParagraphFont"/>
    <w:uiPriority w:val="99"/>
    <w:semiHidden/>
    <w:unhideWhenUsed/>
    <w:rsid w:val="00E56BCC"/>
  </w:style>
  <w:style w:type="paragraph" w:styleId="BalloonText">
    <w:name w:val="Balloon Text"/>
    <w:basedOn w:val="Normal"/>
    <w:link w:val="BalloonTextChar"/>
    <w:uiPriority w:val="99"/>
    <w:semiHidden/>
    <w:unhideWhenUsed/>
    <w:rsid w:val="000468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820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24C4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439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99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99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9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9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1004</Words>
  <Characters>5727</Characters>
  <Application>Microsoft Macintosh Word</Application>
  <DocSecurity>0</DocSecurity>
  <Lines>47</Lines>
  <Paragraphs>13</Paragraphs>
  <ScaleCrop>false</ScaleCrop>
  <Company>WUR</Company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Groot</dc:creator>
  <cp:keywords/>
  <dc:description/>
  <cp:lastModifiedBy>Jeroen Groot</cp:lastModifiedBy>
  <cp:revision>53</cp:revision>
  <dcterms:created xsi:type="dcterms:W3CDTF">2015-08-31T10:38:00Z</dcterms:created>
  <dcterms:modified xsi:type="dcterms:W3CDTF">2015-09-03T06:54:00Z</dcterms:modified>
</cp:coreProperties>
</file>